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25272" w14:textId="77777777" w:rsidR="00826B7B" w:rsidRDefault="00B204E3" w:rsidP="00B204E3">
      <w:pPr>
        <w:pStyle w:val="Titul1"/>
      </w:pPr>
      <w:r>
        <w:t>Dopis nabídky</w:t>
      </w:r>
    </w:p>
    <w:p w14:paraId="5271C47E" w14:textId="7FB528A1" w:rsidR="00EB46E5" w:rsidRPr="00BF54FE" w:rsidRDefault="00B204E3" w:rsidP="00BF54FE">
      <w:pPr>
        <w:pStyle w:val="Titul2"/>
      </w:pPr>
      <w:r>
        <w:t xml:space="preserve">Název zakázky: </w:t>
      </w:r>
      <w:r w:rsidRPr="00F3536E">
        <w:t>„</w:t>
      </w:r>
      <w:r w:rsidR="00F3536E" w:rsidRPr="00F3536E">
        <w:t>Zkapacitnění tratě v úseku Turnov – Železný Brod</w:t>
      </w:r>
      <w:r w:rsidRPr="00F3536E">
        <w:t>“</w:t>
      </w:r>
      <w:r w:rsidR="00232000" w:rsidRPr="00BF54FE">
        <w:t xml:space="preserve"> </w:t>
      </w:r>
    </w:p>
    <w:p w14:paraId="718BF0E2" w14:textId="77777777" w:rsidR="009226C1" w:rsidRDefault="009226C1" w:rsidP="00B204E3">
      <w:pPr>
        <w:pStyle w:val="Textbezodsazen"/>
      </w:pPr>
    </w:p>
    <w:p w14:paraId="20A50983" w14:textId="03C0EBBD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66AA05B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396C4FB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7A0FD02F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4BB296C8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D4F4C4D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062EF10E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1E259B6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3987AB9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3BA902B8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DDA1BE4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136CEBDF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4A18F05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4F897D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FE5276F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7526A67C" w14:textId="77777777" w:rsidR="00A5674E" w:rsidRDefault="00A5674E" w:rsidP="00A5674E">
      <w:pPr>
        <w:pStyle w:val="Textbezodsazen"/>
      </w:pPr>
    </w:p>
    <w:p w14:paraId="66CDE917" w14:textId="77777777" w:rsidR="000E6ABE" w:rsidRDefault="000E6ABE" w:rsidP="00A5674E">
      <w:pPr>
        <w:pStyle w:val="Textbezodsazen"/>
      </w:pPr>
    </w:p>
    <w:p w14:paraId="047415EA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74795D77" w14:textId="77777777" w:rsidR="000E6ABE" w:rsidRDefault="000E6ABE" w:rsidP="000E6ABE">
      <w:pPr>
        <w:pStyle w:val="Textbezodsazen"/>
        <w:jc w:val="left"/>
      </w:pPr>
    </w:p>
    <w:p w14:paraId="6F03858E" w14:textId="77777777" w:rsidR="000E6ABE" w:rsidRDefault="000E6ABE" w:rsidP="000E6ABE">
      <w:pPr>
        <w:pStyle w:val="Textbezodsazen"/>
        <w:jc w:val="left"/>
      </w:pPr>
    </w:p>
    <w:p w14:paraId="75278501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08267146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5D45249" w14:textId="77777777" w:rsidR="00A5674E" w:rsidRDefault="00A5674E" w:rsidP="00A5674E">
      <w:pPr>
        <w:pStyle w:val="Textbezodsazen"/>
      </w:pPr>
    </w:p>
    <w:p w14:paraId="7D659BC6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3E15F24A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6AFCE85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36AE558" w14:textId="77777777" w:rsidR="00A5674E" w:rsidRDefault="00A5674E" w:rsidP="00A5674E">
      <w:pPr>
        <w:pStyle w:val="Textbezodsazen"/>
      </w:pPr>
    </w:p>
    <w:p w14:paraId="36ED253B" w14:textId="77777777" w:rsidR="00A5674E" w:rsidRDefault="00A5674E" w:rsidP="00A5674E">
      <w:pPr>
        <w:pStyle w:val="Textbezodsazen"/>
      </w:pPr>
    </w:p>
    <w:p w14:paraId="42BA0E1E" w14:textId="77777777" w:rsidR="00A5674E" w:rsidRDefault="00A5674E" w:rsidP="00A5674E">
      <w:pPr>
        <w:pStyle w:val="Textbezodsazen"/>
      </w:pPr>
      <w:r>
        <w:t>za Zhotovitele</w:t>
      </w:r>
    </w:p>
    <w:p w14:paraId="76BC6BE3" w14:textId="77777777" w:rsidR="00A5674E" w:rsidRDefault="00A5674E" w:rsidP="00A5674E">
      <w:pPr>
        <w:pStyle w:val="Textbezodsazen"/>
      </w:pPr>
    </w:p>
    <w:p w14:paraId="3583DF3F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1F18506D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02D22597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00C0D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7918BF41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76CDFB08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E2B655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1DBC2D3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7244EB3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547C6FD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B7B1F2D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4D67E1A1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DA9A828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C74BA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0551BF45" wp14:editId="2C236C0C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ins w:id="0" w:author="Klincko Lucia, JUDr." w:date="2024-01-24T10:35:00Z">
      <w:r w:rsidR="00616B7A">
        <w:rPr>
          <w:sz w:val="4"/>
          <w:szCs w:val="4"/>
        </w:rPr>
        <w:tab/>
      </w:r>
      <w:r w:rsidR="00616B7A">
        <w:rPr>
          <w:sz w:val="4"/>
          <w:szCs w:val="4"/>
        </w:rPr>
        <w:tab/>
      </w:r>
    </w:ins>
  </w:p>
  <w:p w14:paraId="359600BC" w14:textId="77777777" w:rsidR="00F90912" w:rsidRPr="00B8518B" w:rsidRDefault="00F90912" w:rsidP="00F90912">
    <w:pPr>
      <w:pStyle w:val="Zpat"/>
      <w:rPr>
        <w:sz w:val="2"/>
        <w:szCs w:val="2"/>
      </w:rPr>
    </w:pPr>
  </w:p>
  <w:p w14:paraId="56A6FE6B" w14:textId="1B2A694F" w:rsidR="00F90912" w:rsidRPr="00B9342A" w:rsidRDefault="00F90912" w:rsidP="00F90912">
    <w:pPr>
      <w:pStyle w:val="Zpat"/>
      <w:rPr>
        <w:sz w:val="8"/>
        <w:szCs w:val="8"/>
      </w:rPr>
    </w:pPr>
    <w:del w:id="1" w:author="Klomfarová Jana, Ing." w:date="2024-02-01T13:05:00Z">
      <w:r w:rsidDel="00F3536E">
        <w:rPr>
          <w:rFonts w:cs="Calibri"/>
          <w:noProof/>
          <w:sz w:val="12"/>
          <w:szCs w:val="12"/>
          <w:lang w:eastAsia="cs-CZ"/>
        </w:rPr>
        <w:drawing>
          <wp:inline distT="0" distB="0" distL="0" distR="0" wp14:anchorId="6C0DB342" wp14:editId="265BCE18">
            <wp:extent cx="3006000" cy="630000"/>
            <wp:effectExtent l="0" t="0" r="4445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EF_2021.png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000" cy="63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del>
  </w:p>
  <w:p w14:paraId="5F7B2BB5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7326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352BB5E4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114DBF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56EA9E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739A66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5F708AF" w14:textId="77777777" w:rsidR="00A5674E" w:rsidRPr="00D6163D" w:rsidRDefault="00A5674E" w:rsidP="00FC6389">
          <w:pPr>
            <w:pStyle w:val="Druhdokumentu"/>
          </w:pPr>
        </w:p>
      </w:tc>
    </w:tr>
  </w:tbl>
  <w:p w14:paraId="5846997F" w14:textId="77777777" w:rsidR="00A5674E" w:rsidRPr="00D6163D" w:rsidRDefault="00A5674E" w:rsidP="00FC6389">
    <w:pPr>
      <w:pStyle w:val="Zhlav"/>
      <w:rPr>
        <w:sz w:val="8"/>
        <w:szCs w:val="8"/>
      </w:rPr>
    </w:pPr>
  </w:p>
  <w:p w14:paraId="277B7B06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431496">
    <w:abstractNumId w:val="5"/>
  </w:num>
  <w:num w:numId="2" w16cid:durableId="570892736">
    <w:abstractNumId w:val="4"/>
  </w:num>
  <w:num w:numId="3" w16cid:durableId="118954744">
    <w:abstractNumId w:val="2"/>
  </w:num>
  <w:num w:numId="4" w16cid:durableId="665596513">
    <w:abstractNumId w:val="0"/>
  </w:num>
  <w:num w:numId="5" w16cid:durableId="1327128314">
    <w:abstractNumId w:val="6"/>
  </w:num>
  <w:num w:numId="6" w16cid:durableId="124737118">
    <w:abstractNumId w:val="7"/>
  </w:num>
  <w:num w:numId="7" w16cid:durableId="785196849">
    <w:abstractNumId w:val="8"/>
  </w:num>
  <w:num w:numId="8" w16cid:durableId="672337925">
    <w:abstractNumId w:val="1"/>
  </w:num>
  <w:num w:numId="9" w16cid:durableId="1071540730">
    <w:abstractNumId w:val="3"/>
  </w:num>
  <w:num w:numId="10" w16cid:durableId="117260105">
    <w:abstractNumId w:val="9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lincko Lucia, JUDr.">
    <w15:presenceInfo w15:providerId="AD" w15:userId="S-1-5-21-3656830906-3839017365-80349702-31602"/>
  </w15:person>
  <w15:person w15:author="Klomfarová Jana, Ing.">
    <w15:presenceInfo w15:providerId="AD" w15:userId="S::Klomfarova@spravazeleznic.cz::f03c2401-9869-4051-af6a-39a3e5516c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3E77CC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36E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32F63E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401</Words>
  <Characters>2367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Klomfarová Jana, Ing.</cp:lastModifiedBy>
  <cp:revision>2</cp:revision>
  <cp:lastPrinted>2019-03-07T14:42:00Z</cp:lastPrinted>
  <dcterms:created xsi:type="dcterms:W3CDTF">2024-02-06T13:50:00Z</dcterms:created>
  <dcterms:modified xsi:type="dcterms:W3CDTF">2024-02-06T13:50:00Z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